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556C0E" w:rsidRDefault="000C752A" w:rsidP="00453BE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</w:p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6C45CD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del w:id="1" w:author="Doleżał-Prus Monika" w:date="2017-05-10T14:51:00Z">
        <w:r w:rsidRPr="00556C0E" w:rsidDel="005E62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.</w:delText>
        </w:r>
      </w:del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432816" w:rsidRPr="00556C0E" w:rsidRDefault="00892167" w:rsidP="00C22E8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r w:rsidR="0083546D" w:rsidRPr="0083546D">
        <w:rPr>
          <w:rFonts w:ascii="Times New Roman" w:hAnsi="Times New Roman" w:cs="Times New Roman"/>
        </w:rPr>
        <w:t>„Budowa sieci kanalizacji sanitarnej wraz z przepompownią w ul. 3-go Maja w miejscowości Halinów, Gmina Halinów”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ZK.211.0</w:t>
    </w:r>
    <w:r w:rsidR="0083546D">
      <w:rPr>
        <w:rFonts w:ascii="Times New Roman" w:hAnsi="Times New Roman" w:cs="Times New Roman"/>
      </w:rPr>
      <w:t>4</w:t>
    </w:r>
    <w:r w:rsidR="00556C0E" w:rsidRPr="00556C0E">
      <w:rPr>
        <w:rFonts w:ascii="Times New Roman" w:hAnsi="Times New Roman" w:cs="Times New Roman"/>
      </w:rPr>
      <w:t>.2017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leżał-Prus Monika">
    <w15:presenceInfo w15:providerId="AD" w15:userId="S-1-5-21-2222765536-3463647341-2767785033-11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0D7F5A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5E622A"/>
    <w:rsid w:val="00625619"/>
    <w:rsid w:val="00667E20"/>
    <w:rsid w:val="006C45CD"/>
    <w:rsid w:val="00797BF4"/>
    <w:rsid w:val="007F0B6B"/>
    <w:rsid w:val="007F46EC"/>
    <w:rsid w:val="0083546D"/>
    <w:rsid w:val="00892167"/>
    <w:rsid w:val="00925029"/>
    <w:rsid w:val="00925B23"/>
    <w:rsid w:val="00A223A5"/>
    <w:rsid w:val="00C22E83"/>
    <w:rsid w:val="00C255CE"/>
    <w:rsid w:val="00CB580D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ECE66F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16</cp:revision>
  <cp:lastPrinted>2017-05-10T12:51:00Z</cp:lastPrinted>
  <dcterms:created xsi:type="dcterms:W3CDTF">2016-09-07T14:25:00Z</dcterms:created>
  <dcterms:modified xsi:type="dcterms:W3CDTF">2017-05-10T12:51:00Z</dcterms:modified>
</cp:coreProperties>
</file>